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2399" w:rsidRPr="00EB7051" w:rsidRDefault="00B63BA5" w:rsidP="00B63BA5">
      <w:pPr>
        <w:jc w:val="center"/>
        <w:rPr>
          <w:rFonts w:ascii="Varsity Regular" w:hAnsi="Varsity Regular"/>
          <w:sz w:val="44"/>
          <w:szCs w:val="24"/>
        </w:rPr>
      </w:pPr>
      <w:r w:rsidRPr="00EB7051">
        <w:rPr>
          <w:rFonts w:ascii="Varsity Regular" w:hAnsi="Varsity Regular"/>
          <w:sz w:val="44"/>
          <w:szCs w:val="24"/>
        </w:rPr>
        <w:t>Writers Notebook</w:t>
      </w:r>
    </w:p>
    <w:p w:rsidR="00EB7051" w:rsidRDefault="00EB7051">
      <w:pPr>
        <w:rPr>
          <w:sz w:val="24"/>
          <w:szCs w:val="24"/>
        </w:rPr>
      </w:pPr>
    </w:p>
    <w:p w:rsidR="00B63BA5" w:rsidRPr="0046027D" w:rsidRDefault="0071730A">
      <w:pPr>
        <w:rPr>
          <w:sz w:val="24"/>
          <w:szCs w:val="24"/>
        </w:rPr>
      </w:pPr>
      <w:r w:rsidRPr="0046027D">
        <w:rPr>
          <w:sz w:val="24"/>
          <w:szCs w:val="24"/>
        </w:rPr>
        <w:t>Table of Contents</w:t>
      </w:r>
    </w:p>
    <w:p w:rsidR="00B63BA5" w:rsidRPr="0046027D" w:rsidRDefault="00B63BA5">
      <w:pPr>
        <w:rPr>
          <w:sz w:val="24"/>
          <w:szCs w:val="24"/>
        </w:rPr>
      </w:pPr>
    </w:p>
    <w:p w:rsidR="0046027D" w:rsidRDefault="004C5F45">
      <w:pPr>
        <w:rPr>
          <w:sz w:val="24"/>
          <w:szCs w:val="24"/>
        </w:rPr>
      </w:pPr>
      <w:r>
        <w:rPr>
          <w:sz w:val="24"/>
          <w:szCs w:val="24"/>
        </w:rPr>
        <w:t>Class Notes</w:t>
      </w:r>
    </w:p>
    <w:p w:rsidR="004C5F45" w:rsidRDefault="004C5F45">
      <w:pPr>
        <w:rPr>
          <w:sz w:val="24"/>
          <w:szCs w:val="24"/>
        </w:rPr>
      </w:pPr>
      <w:r>
        <w:rPr>
          <w:sz w:val="24"/>
          <w:szCs w:val="24"/>
        </w:rPr>
        <w:t>Topic List and Writing</w:t>
      </w:r>
    </w:p>
    <w:p w:rsidR="004C5F45" w:rsidRDefault="004C56FE">
      <w:pPr>
        <w:rPr>
          <w:sz w:val="24"/>
          <w:szCs w:val="24"/>
        </w:rPr>
      </w:pPr>
      <w:r>
        <w:rPr>
          <w:sz w:val="24"/>
          <w:szCs w:val="24"/>
        </w:rPr>
        <w:t>Writing to Think and Learn</w:t>
      </w:r>
    </w:p>
    <w:p w:rsidR="006E6AA1" w:rsidRDefault="006E6AA1">
      <w:pPr>
        <w:rPr>
          <w:sz w:val="24"/>
          <w:szCs w:val="24"/>
        </w:rPr>
      </w:pPr>
      <w:r>
        <w:rPr>
          <w:sz w:val="24"/>
          <w:szCs w:val="24"/>
        </w:rPr>
        <w:br w:type="page"/>
      </w:r>
    </w:p>
    <w:p w:rsidR="006E6AA1" w:rsidRDefault="006E6AA1">
      <w:pPr>
        <w:rPr>
          <w:sz w:val="24"/>
          <w:szCs w:val="24"/>
        </w:rPr>
      </w:pPr>
      <w:r>
        <w:rPr>
          <w:sz w:val="24"/>
          <w:szCs w:val="24"/>
        </w:rPr>
        <w:lastRenderedPageBreak/>
        <w:t>Class Notes</w:t>
      </w:r>
    </w:p>
    <w:p w:rsidR="006E6AA1" w:rsidRDefault="006E6AA1">
      <w:pPr>
        <w:rPr>
          <w:sz w:val="24"/>
          <w:szCs w:val="24"/>
        </w:rPr>
      </w:pPr>
    </w:p>
    <w:p w:rsidR="006E6AA1" w:rsidRDefault="006E6AA1" w:rsidP="00954E84">
      <w:pPr>
        <w:rPr>
          <w:sz w:val="24"/>
          <w:szCs w:val="24"/>
        </w:rPr>
      </w:pPr>
    </w:p>
    <w:p w:rsidR="00920399" w:rsidRPr="00B009A7" w:rsidRDefault="00592399" w:rsidP="00954E84">
      <w:pPr>
        <w:rPr>
          <w:b/>
          <w:sz w:val="24"/>
          <w:szCs w:val="24"/>
        </w:rPr>
      </w:pPr>
      <w:r w:rsidRPr="00B009A7">
        <w:rPr>
          <w:b/>
          <w:sz w:val="24"/>
          <w:szCs w:val="24"/>
        </w:rPr>
        <w:t>Monday, September 29, 2008</w:t>
      </w:r>
    </w:p>
    <w:p w:rsidR="00920399" w:rsidRPr="0046027D" w:rsidRDefault="00920399" w:rsidP="00954E84">
      <w:pPr>
        <w:rPr>
          <w:sz w:val="24"/>
          <w:szCs w:val="24"/>
        </w:rPr>
      </w:pPr>
    </w:p>
    <w:p w:rsidR="00E0680A" w:rsidRPr="0046027D" w:rsidRDefault="00E0680A" w:rsidP="00954E84">
      <w:pPr>
        <w:rPr>
          <w:sz w:val="24"/>
          <w:szCs w:val="24"/>
        </w:rPr>
      </w:pPr>
    </w:p>
    <w:p w:rsidR="008C7B55" w:rsidRPr="0046027D" w:rsidRDefault="00AF6F85" w:rsidP="00954E84">
      <w:pPr>
        <w:rPr>
          <w:sz w:val="24"/>
          <w:szCs w:val="24"/>
        </w:rPr>
      </w:pPr>
      <w:r w:rsidRPr="0046027D">
        <w:rPr>
          <w:sz w:val="24"/>
          <w:szCs w:val="24"/>
        </w:rPr>
        <w:t>Censorship:</w:t>
      </w:r>
    </w:p>
    <w:p w:rsidR="00AF6F85" w:rsidRPr="0046027D" w:rsidRDefault="00AF6F85" w:rsidP="00954E84">
      <w:pPr>
        <w:rPr>
          <w:sz w:val="24"/>
          <w:szCs w:val="24"/>
        </w:rPr>
      </w:pPr>
    </w:p>
    <w:p w:rsidR="00AF6F85" w:rsidRPr="0046027D" w:rsidRDefault="00AF6F85" w:rsidP="00954E84">
      <w:pPr>
        <w:rPr>
          <w:sz w:val="24"/>
          <w:szCs w:val="24"/>
        </w:rPr>
      </w:pPr>
      <w:r w:rsidRPr="0046027D">
        <w:rPr>
          <w:sz w:val="24"/>
          <w:szCs w:val="24"/>
        </w:rPr>
        <w:t>What I know:</w:t>
      </w:r>
    </w:p>
    <w:p w:rsidR="00AF6F85" w:rsidRPr="0046027D" w:rsidRDefault="00AF6F85" w:rsidP="00954E84">
      <w:pPr>
        <w:pStyle w:val="ListParagraph"/>
        <w:numPr>
          <w:ilvl w:val="0"/>
          <w:numId w:val="2"/>
        </w:numPr>
        <w:rPr>
          <w:sz w:val="24"/>
          <w:szCs w:val="24"/>
        </w:rPr>
      </w:pPr>
      <w:r w:rsidRPr="0046027D">
        <w:rPr>
          <w:sz w:val="24"/>
          <w:szCs w:val="24"/>
        </w:rPr>
        <w:t xml:space="preserve">I don’t have much of an opinion – having an opinion puts </w:t>
      </w:r>
      <w:r w:rsidR="00E0680A" w:rsidRPr="0046027D">
        <w:rPr>
          <w:sz w:val="24"/>
          <w:szCs w:val="24"/>
        </w:rPr>
        <w:t>you</w:t>
      </w:r>
      <w:r w:rsidRPr="0046027D">
        <w:rPr>
          <w:sz w:val="24"/>
          <w:szCs w:val="24"/>
        </w:rPr>
        <w:t xml:space="preserve"> </w:t>
      </w:r>
      <w:r w:rsidR="00E0680A" w:rsidRPr="0046027D">
        <w:rPr>
          <w:sz w:val="24"/>
          <w:szCs w:val="24"/>
        </w:rPr>
        <w:t>o</w:t>
      </w:r>
      <w:r w:rsidRPr="0046027D">
        <w:rPr>
          <w:sz w:val="24"/>
          <w:szCs w:val="24"/>
        </w:rPr>
        <w:t xml:space="preserve">ne side or the other and demands </w:t>
      </w:r>
      <w:r w:rsidR="00041AC5" w:rsidRPr="0046027D">
        <w:rPr>
          <w:sz w:val="24"/>
          <w:szCs w:val="24"/>
        </w:rPr>
        <w:t>a feeling about it</w:t>
      </w:r>
    </w:p>
    <w:p w:rsidR="00041AC5" w:rsidRPr="0046027D" w:rsidRDefault="00041AC5" w:rsidP="00954E84">
      <w:pPr>
        <w:pStyle w:val="ListParagraph"/>
        <w:numPr>
          <w:ilvl w:val="0"/>
          <w:numId w:val="2"/>
        </w:numPr>
        <w:rPr>
          <w:sz w:val="24"/>
          <w:szCs w:val="24"/>
        </w:rPr>
      </w:pPr>
      <w:r w:rsidRPr="0046027D">
        <w:rPr>
          <w:sz w:val="24"/>
          <w:szCs w:val="24"/>
        </w:rPr>
        <w:t>Marilyn doesn’t like it.</w:t>
      </w:r>
    </w:p>
    <w:p w:rsidR="00AF6F85" w:rsidRPr="0046027D" w:rsidRDefault="00AF6F85" w:rsidP="00954E84">
      <w:pPr>
        <w:rPr>
          <w:sz w:val="24"/>
          <w:szCs w:val="24"/>
        </w:rPr>
      </w:pPr>
    </w:p>
    <w:p w:rsidR="00AF6F85" w:rsidRPr="0046027D" w:rsidRDefault="00AF6F85" w:rsidP="00954E84">
      <w:pPr>
        <w:rPr>
          <w:sz w:val="24"/>
          <w:szCs w:val="24"/>
        </w:rPr>
      </w:pPr>
      <w:r w:rsidRPr="0046027D">
        <w:rPr>
          <w:sz w:val="24"/>
          <w:szCs w:val="24"/>
        </w:rPr>
        <w:t>Questions I have:</w:t>
      </w:r>
    </w:p>
    <w:p w:rsidR="00AF6F85" w:rsidRPr="0046027D" w:rsidRDefault="00041AC5" w:rsidP="00954E84">
      <w:pPr>
        <w:pStyle w:val="ListParagraph"/>
        <w:numPr>
          <w:ilvl w:val="0"/>
          <w:numId w:val="3"/>
        </w:numPr>
        <w:rPr>
          <w:sz w:val="24"/>
          <w:szCs w:val="24"/>
        </w:rPr>
      </w:pPr>
      <w:r w:rsidRPr="0046027D">
        <w:rPr>
          <w:sz w:val="24"/>
          <w:szCs w:val="24"/>
        </w:rPr>
        <w:t>Who decides what?</w:t>
      </w:r>
    </w:p>
    <w:p w:rsidR="00041AC5" w:rsidRDefault="00041AC5" w:rsidP="00954E84">
      <w:pPr>
        <w:pBdr>
          <w:bottom w:val="single" w:sz="4" w:space="1" w:color="auto"/>
        </w:pBdr>
        <w:rPr>
          <w:sz w:val="24"/>
          <w:szCs w:val="24"/>
        </w:rPr>
      </w:pPr>
    </w:p>
    <w:p w:rsidR="00954E84" w:rsidRDefault="00954E84">
      <w:pPr>
        <w:rPr>
          <w:b/>
          <w:sz w:val="24"/>
          <w:szCs w:val="24"/>
        </w:rPr>
      </w:pPr>
    </w:p>
    <w:p w:rsidR="006E6AA1" w:rsidRPr="00B009A7" w:rsidRDefault="006E6AA1">
      <w:pPr>
        <w:rPr>
          <w:b/>
          <w:sz w:val="24"/>
          <w:szCs w:val="24"/>
        </w:rPr>
      </w:pPr>
      <w:r w:rsidRPr="00B009A7">
        <w:rPr>
          <w:b/>
          <w:sz w:val="24"/>
          <w:szCs w:val="24"/>
        </w:rPr>
        <w:t>Wednesday, October 01, 2008</w:t>
      </w:r>
    </w:p>
    <w:p w:rsidR="006E6AA1" w:rsidRDefault="006E6AA1">
      <w:pPr>
        <w:rPr>
          <w:sz w:val="24"/>
          <w:szCs w:val="24"/>
        </w:rPr>
      </w:pPr>
    </w:p>
    <w:p w:rsidR="006E6AA1" w:rsidRDefault="006E6AA1">
      <w:pPr>
        <w:rPr>
          <w:sz w:val="24"/>
          <w:szCs w:val="24"/>
        </w:rPr>
      </w:pPr>
      <w:r>
        <w:rPr>
          <w:sz w:val="24"/>
          <w:szCs w:val="24"/>
        </w:rPr>
        <w:t>What is a Memoir?</w:t>
      </w:r>
    </w:p>
    <w:p w:rsidR="00C45B78" w:rsidRDefault="00B96FC0">
      <w:pPr>
        <w:rPr>
          <w:sz w:val="24"/>
          <w:szCs w:val="24"/>
        </w:rPr>
      </w:pPr>
      <w:r>
        <w:rPr>
          <w:sz w:val="24"/>
          <w:szCs w:val="24"/>
        </w:rPr>
        <w:t xml:space="preserve">A memoir is </w:t>
      </w:r>
    </w:p>
    <w:p w:rsidR="00C45B78" w:rsidRDefault="00C45B78" w:rsidP="00C45B78">
      <w:pPr>
        <w:tabs>
          <w:tab w:val="left" w:pos="5190"/>
        </w:tabs>
        <w:rPr>
          <w:sz w:val="24"/>
          <w:szCs w:val="24"/>
        </w:rPr>
      </w:pPr>
    </w:p>
    <w:p w:rsidR="00C45B78" w:rsidRDefault="00C45B78">
      <w:pPr>
        <w:rPr>
          <w:sz w:val="24"/>
          <w:szCs w:val="24"/>
        </w:rPr>
      </w:pPr>
      <w:r>
        <w:rPr>
          <w:sz w:val="24"/>
          <w:szCs w:val="24"/>
        </w:rPr>
        <w:t>Quick characteristic of memoirs - how they work:</w:t>
      </w:r>
    </w:p>
    <w:p w:rsidR="00B009A7" w:rsidRDefault="00B009A7">
      <w:pPr>
        <w:rPr>
          <w:sz w:val="24"/>
          <w:szCs w:val="24"/>
        </w:rPr>
      </w:pPr>
    </w:p>
    <w:p w:rsidR="00245962" w:rsidRDefault="00245962" w:rsidP="00245962">
      <w:pPr>
        <w:pBdr>
          <w:bottom w:val="single" w:sz="4" w:space="1" w:color="auto"/>
        </w:pBdr>
        <w:rPr>
          <w:sz w:val="24"/>
          <w:szCs w:val="24"/>
        </w:rPr>
      </w:pPr>
    </w:p>
    <w:p w:rsidR="00245962" w:rsidRDefault="00245962">
      <w:pPr>
        <w:rPr>
          <w:sz w:val="24"/>
          <w:szCs w:val="24"/>
        </w:rPr>
      </w:pPr>
    </w:p>
    <w:p w:rsidR="00245962" w:rsidRPr="000C3E3E" w:rsidRDefault="00245962">
      <w:pPr>
        <w:rPr>
          <w:b/>
          <w:sz w:val="24"/>
          <w:szCs w:val="24"/>
        </w:rPr>
      </w:pPr>
      <w:r w:rsidRPr="000C3E3E">
        <w:rPr>
          <w:b/>
          <w:sz w:val="24"/>
          <w:szCs w:val="24"/>
        </w:rPr>
        <w:t>Monday, October 13, 2008</w:t>
      </w:r>
    </w:p>
    <w:p w:rsidR="00245962" w:rsidRDefault="00245962">
      <w:pPr>
        <w:rPr>
          <w:sz w:val="24"/>
          <w:szCs w:val="24"/>
        </w:rPr>
      </w:pPr>
    </w:p>
    <w:p w:rsidR="006863ED" w:rsidRDefault="00245962">
      <w:pPr>
        <w:rPr>
          <w:sz w:val="24"/>
          <w:szCs w:val="24"/>
        </w:rPr>
      </w:pPr>
      <w:r w:rsidRPr="000C3E3E">
        <w:rPr>
          <w:b/>
          <w:sz w:val="24"/>
          <w:szCs w:val="24"/>
        </w:rPr>
        <w:t>Fiction – non-expository:</w:t>
      </w:r>
      <w:r>
        <w:rPr>
          <w:sz w:val="24"/>
          <w:szCs w:val="24"/>
        </w:rPr>
        <w:t xml:space="preserve"> fantasy, science fiction, mysteries, </w:t>
      </w:r>
      <w:r w:rsidR="006863ED">
        <w:rPr>
          <w:sz w:val="24"/>
          <w:szCs w:val="24"/>
        </w:rPr>
        <w:t xml:space="preserve">historical fiction, contemporary REALISTIC FICTION, </w:t>
      </w:r>
    </w:p>
    <w:p w:rsidR="006863ED" w:rsidRDefault="006863ED">
      <w:pPr>
        <w:rPr>
          <w:sz w:val="24"/>
          <w:szCs w:val="24"/>
        </w:rPr>
      </w:pPr>
    </w:p>
    <w:p w:rsidR="001D10C8" w:rsidRDefault="006863ED">
      <w:pPr>
        <w:rPr>
          <w:sz w:val="24"/>
          <w:szCs w:val="24"/>
        </w:rPr>
      </w:pPr>
      <w:r w:rsidRPr="000C3E3E">
        <w:rPr>
          <w:b/>
          <w:sz w:val="24"/>
          <w:szCs w:val="24"/>
        </w:rPr>
        <w:t>Non-fiction expository</w:t>
      </w:r>
      <w:r>
        <w:rPr>
          <w:sz w:val="24"/>
          <w:szCs w:val="24"/>
        </w:rPr>
        <w:t xml:space="preserve"> – memoir, biography, autobiography, informational</w:t>
      </w:r>
      <w:r w:rsidR="000C3E3E">
        <w:rPr>
          <w:sz w:val="24"/>
          <w:szCs w:val="24"/>
        </w:rPr>
        <w:t xml:space="preserve"> reference, informational concept books, photo essay</w:t>
      </w:r>
      <w:r w:rsidR="001D10C8">
        <w:rPr>
          <w:sz w:val="24"/>
          <w:szCs w:val="24"/>
        </w:rPr>
        <w:br w:type="page"/>
      </w:r>
    </w:p>
    <w:p w:rsidR="004C56FE" w:rsidRDefault="004C56FE">
      <w:pPr>
        <w:rPr>
          <w:sz w:val="24"/>
          <w:szCs w:val="24"/>
        </w:rPr>
      </w:pPr>
    </w:p>
    <w:p w:rsidR="00B009A7" w:rsidRDefault="00B009A7">
      <w:pPr>
        <w:rPr>
          <w:sz w:val="24"/>
          <w:szCs w:val="24"/>
        </w:rPr>
      </w:pPr>
    </w:p>
    <w:p w:rsidR="004C56FE" w:rsidRPr="00794007" w:rsidRDefault="004C56FE" w:rsidP="004C56FE">
      <w:pPr>
        <w:rPr>
          <w:b/>
          <w:sz w:val="24"/>
          <w:szCs w:val="24"/>
        </w:rPr>
      </w:pPr>
      <w:r w:rsidRPr="00794007">
        <w:rPr>
          <w:b/>
          <w:sz w:val="24"/>
          <w:szCs w:val="24"/>
        </w:rPr>
        <w:t>Wednesday, October 01, 2008</w:t>
      </w:r>
    </w:p>
    <w:p w:rsidR="004C56FE" w:rsidRDefault="004C56FE" w:rsidP="004C56FE">
      <w:pPr>
        <w:rPr>
          <w:sz w:val="24"/>
          <w:szCs w:val="24"/>
        </w:rPr>
      </w:pPr>
    </w:p>
    <w:p w:rsidR="004C56FE" w:rsidRPr="00EA15FE" w:rsidRDefault="004C56FE" w:rsidP="00EA15FE">
      <w:pPr>
        <w:jc w:val="center"/>
        <w:rPr>
          <w:b/>
          <w:sz w:val="24"/>
          <w:szCs w:val="24"/>
        </w:rPr>
      </w:pPr>
      <w:r w:rsidRPr="00EA15FE">
        <w:rPr>
          <w:b/>
          <w:sz w:val="24"/>
          <w:szCs w:val="24"/>
        </w:rPr>
        <w:t>Writ</w:t>
      </w:r>
      <w:r w:rsidR="000C72BC" w:rsidRPr="00EA15FE">
        <w:rPr>
          <w:b/>
          <w:sz w:val="24"/>
          <w:szCs w:val="24"/>
        </w:rPr>
        <w:t>ing to Think and Learn</w:t>
      </w:r>
    </w:p>
    <w:p w:rsidR="000C72BC" w:rsidRPr="00EA15FE" w:rsidRDefault="000C72BC" w:rsidP="00EA15FE">
      <w:pPr>
        <w:jc w:val="center"/>
        <w:rPr>
          <w:b/>
          <w:sz w:val="24"/>
          <w:szCs w:val="24"/>
        </w:rPr>
      </w:pPr>
    </w:p>
    <w:p w:rsidR="000C72BC" w:rsidRPr="00EA15FE" w:rsidRDefault="000C72BC" w:rsidP="00EA15FE">
      <w:pPr>
        <w:jc w:val="center"/>
        <w:rPr>
          <w:b/>
          <w:sz w:val="24"/>
          <w:szCs w:val="24"/>
        </w:rPr>
      </w:pPr>
      <w:r w:rsidRPr="00EA15FE">
        <w:rPr>
          <w:b/>
          <w:sz w:val="24"/>
          <w:szCs w:val="24"/>
        </w:rPr>
        <w:t>Quick Write</w:t>
      </w:r>
    </w:p>
    <w:p w:rsidR="000C72BC" w:rsidRDefault="000C72BC" w:rsidP="004C56FE">
      <w:pPr>
        <w:rPr>
          <w:sz w:val="24"/>
          <w:szCs w:val="24"/>
        </w:rPr>
      </w:pPr>
    </w:p>
    <w:p w:rsidR="00021B30" w:rsidRPr="008C7968" w:rsidRDefault="000C72BC" w:rsidP="004C56FE">
      <w:pPr>
        <w:rPr>
          <w:b/>
          <w:sz w:val="24"/>
          <w:szCs w:val="24"/>
        </w:rPr>
      </w:pPr>
      <w:r w:rsidRPr="008C7968">
        <w:rPr>
          <w:b/>
          <w:sz w:val="24"/>
          <w:szCs w:val="24"/>
        </w:rPr>
        <w:t>What is the value of a library for students?</w:t>
      </w:r>
    </w:p>
    <w:p w:rsidR="00EA15FE" w:rsidRDefault="00133B5B" w:rsidP="0054019B">
      <w:pPr>
        <w:jc w:val="both"/>
        <w:rPr>
          <w:sz w:val="24"/>
          <w:szCs w:val="24"/>
        </w:rPr>
      </w:pPr>
      <w:r>
        <w:rPr>
          <w:sz w:val="24"/>
          <w:szCs w:val="24"/>
        </w:rPr>
        <w:t>Reading and the ability to do so proficiently is the base for all solid and progressive education. As such, the access to practice reading and gain fluency depends of the access to read a variety of books</w:t>
      </w:r>
      <w:r w:rsidR="00F66900">
        <w:rPr>
          <w:sz w:val="24"/>
          <w:szCs w:val="24"/>
        </w:rPr>
        <w:t xml:space="preserve">. Books can be expensive for each individual to buy, and since it it somewhat silly to buy a ton of books and read each one once or once every few years, it makes perfect </w:t>
      </w:r>
      <w:r w:rsidR="00543C4C">
        <w:rPr>
          <w:sz w:val="24"/>
          <w:szCs w:val="24"/>
        </w:rPr>
        <w:t>sense</w:t>
      </w:r>
      <w:r w:rsidR="00F66900">
        <w:rPr>
          <w:sz w:val="24"/>
          <w:szCs w:val="24"/>
        </w:rPr>
        <w:t xml:space="preserve"> to have a communal location where the </w:t>
      </w:r>
      <w:r w:rsidR="00543C4C">
        <w:rPr>
          <w:sz w:val="24"/>
          <w:szCs w:val="24"/>
        </w:rPr>
        <w:t>community can</w:t>
      </w:r>
      <w:r w:rsidR="00F66900">
        <w:rPr>
          <w:sz w:val="24"/>
          <w:szCs w:val="24"/>
        </w:rPr>
        <w:t xml:space="preserve"> share books with one anoth</w:t>
      </w:r>
      <w:r w:rsidR="00456572">
        <w:rPr>
          <w:sz w:val="24"/>
          <w:szCs w:val="24"/>
        </w:rPr>
        <w:t xml:space="preserve">er. It also opens the opportunity to looking into books </w:t>
      </w:r>
      <w:r w:rsidR="00543C4C">
        <w:rPr>
          <w:sz w:val="24"/>
          <w:szCs w:val="24"/>
        </w:rPr>
        <w:t>that</w:t>
      </w:r>
      <w:r w:rsidR="00456572">
        <w:rPr>
          <w:sz w:val="24"/>
          <w:szCs w:val="24"/>
        </w:rPr>
        <w:t xml:space="preserve"> a person may have otherwise not paid for.</w:t>
      </w:r>
    </w:p>
    <w:p w:rsidR="00456572" w:rsidRDefault="00456572" w:rsidP="004C56FE">
      <w:pPr>
        <w:rPr>
          <w:sz w:val="24"/>
          <w:szCs w:val="24"/>
        </w:rPr>
      </w:pPr>
    </w:p>
    <w:p w:rsidR="00456572" w:rsidRDefault="00456572" w:rsidP="004C56FE">
      <w:pPr>
        <w:rPr>
          <w:sz w:val="24"/>
          <w:szCs w:val="24"/>
        </w:rPr>
      </w:pPr>
    </w:p>
    <w:p w:rsidR="00021B30" w:rsidRPr="00456572" w:rsidRDefault="00021B30" w:rsidP="004C56FE">
      <w:pPr>
        <w:rPr>
          <w:b/>
          <w:sz w:val="24"/>
          <w:szCs w:val="24"/>
        </w:rPr>
      </w:pPr>
      <w:r w:rsidRPr="00456572">
        <w:rPr>
          <w:b/>
          <w:sz w:val="24"/>
          <w:szCs w:val="24"/>
        </w:rPr>
        <w:t>How has library use changed for you since you started using a library?</w:t>
      </w:r>
    </w:p>
    <w:p w:rsidR="00EA15FE" w:rsidRDefault="00543C4C" w:rsidP="004C56FE">
      <w:pPr>
        <w:rPr>
          <w:sz w:val="24"/>
          <w:szCs w:val="24"/>
        </w:rPr>
      </w:pPr>
      <w:r>
        <w:rPr>
          <w:sz w:val="24"/>
          <w:szCs w:val="24"/>
        </w:rPr>
        <w:t>I remember first using a library in fourth grade</w:t>
      </w:r>
    </w:p>
    <w:p w:rsidR="00EA15FE" w:rsidRDefault="00EA15FE" w:rsidP="004C56FE">
      <w:pPr>
        <w:rPr>
          <w:sz w:val="24"/>
          <w:szCs w:val="24"/>
        </w:rPr>
      </w:pPr>
    </w:p>
    <w:p w:rsidR="00021B30" w:rsidRPr="00456572" w:rsidRDefault="00021B30" w:rsidP="004C56FE">
      <w:pPr>
        <w:rPr>
          <w:b/>
          <w:sz w:val="24"/>
          <w:szCs w:val="24"/>
        </w:rPr>
      </w:pPr>
      <w:r w:rsidRPr="00456572">
        <w:rPr>
          <w:b/>
          <w:sz w:val="24"/>
          <w:szCs w:val="24"/>
        </w:rPr>
        <w:t xml:space="preserve">Should teachers know, understand or even care about </w:t>
      </w:r>
      <w:r w:rsidR="00EA15FE" w:rsidRPr="00456572">
        <w:rPr>
          <w:b/>
          <w:sz w:val="24"/>
          <w:szCs w:val="24"/>
        </w:rPr>
        <w:t>censorship</w:t>
      </w:r>
      <w:r w:rsidRPr="00456572">
        <w:rPr>
          <w:b/>
          <w:sz w:val="24"/>
          <w:szCs w:val="24"/>
        </w:rPr>
        <w:t xml:space="preserve"> and banned books? Why or why not?</w:t>
      </w:r>
    </w:p>
    <w:p w:rsidR="00021B30" w:rsidRPr="00815CE0" w:rsidRDefault="00021B30" w:rsidP="004C56FE">
      <w:pPr>
        <w:rPr>
          <w:sz w:val="24"/>
          <w:szCs w:val="24"/>
        </w:rPr>
      </w:pPr>
    </w:p>
    <w:p w:rsidR="00177797" w:rsidRPr="0043654B" w:rsidRDefault="00177797" w:rsidP="003B1B10">
      <w:pPr>
        <w:rPr>
          <w:ins w:id="0" w:author="Mr. Ryan Lavine" w:date="2008-10-29T11:14:00Z"/>
          <w:b/>
          <w:sz w:val="24"/>
          <w:szCs w:val="24"/>
          <w:rPrChange w:id="1" w:author="Mr. Ryan Lavine" w:date="2008-10-29T11:15:00Z">
            <w:rPr>
              <w:ins w:id="2" w:author="Mr. Ryan Lavine" w:date="2008-10-29T11:14:00Z"/>
              <w:sz w:val="24"/>
              <w:szCs w:val="24"/>
            </w:rPr>
          </w:rPrChange>
        </w:rPr>
      </w:pPr>
      <w:ins w:id="3" w:author="Mr. Ryan Lavine" w:date="2008-10-29T11:13:00Z">
        <w:r w:rsidRPr="0043654B">
          <w:rPr>
            <w:b/>
            <w:sz w:val="24"/>
            <w:szCs w:val="24"/>
            <w:rPrChange w:id="4" w:author="Mr. Ryan Lavine" w:date="2008-10-29T11:15:00Z">
              <w:rPr>
                <w:sz w:val="24"/>
                <w:szCs w:val="24"/>
              </w:rPr>
            </w:rPrChange>
          </w:rPr>
          <w:t>Wednesday, Ocotber</w:t>
        </w:r>
      </w:ins>
      <w:ins w:id="5" w:author="Mr. Ryan Lavine" w:date="2008-10-29T11:14:00Z">
        <w:r w:rsidRPr="0043654B">
          <w:rPr>
            <w:b/>
            <w:sz w:val="24"/>
            <w:szCs w:val="24"/>
            <w:rPrChange w:id="6" w:author="Mr. Ryan Lavine" w:date="2008-10-29T11:15:00Z">
              <w:rPr>
                <w:sz w:val="24"/>
                <w:szCs w:val="24"/>
              </w:rPr>
            </w:rPrChange>
          </w:rPr>
          <w:t xml:space="preserve"> 29</w:t>
        </w:r>
        <w:r w:rsidRPr="0043654B">
          <w:rPr>
            <w:b/>
            <w:sz w:val="24"/>
            <w:szCs w:val="24"/>
            <w:vertAlign w:val="superscript"/>
            <w:rPrChange w:id="7" w:author="Mr. Ryan Lavine" w:date="2008-10-29T11:15:00Z">
              <w:rPr>
                <w:sz w:val="24"/>
                <w:szCs w:val="24"/>
              </w:rPr>
            </w:rPrChange>
          </w:rPr>
          <w:t>th</w:t>
        </w:r>
        <w:r w:rsidRPr="0043654B">
          <w:rPr>
            <w:b/>
            <w:sz w:val="24"/>
            <w:szCs w:val="24"/>
            <w:rPrChange w:id="8" w:author="Mr. Ryan Lavine" w:date="2008-10-29T11:15:00Z">
              <w:rPr>
                <w:sz w:val="24"/>
                <w:szCs w:val="24"/>
              </w:rPr>
            </w:rPrChange>
          </w:rPr>
          <w:t>, 2</w:t>
        </w:r>
        <w:r w:rsidR="003B1B10" w:rsidRPr="0043654B">
          <w:rPr>
            <w:b/>
            <w:sz w:val="24"/>
            <w:szCs w:val="24"/>
            <w:rPrChange w:id="9" w:author="Mr. Ryan Lavine" w:date="2008-10-29T11:15:00Z">
              <w:rPr>
                <w:sz w:val="24"/>
                <w:szCs w:val="24"/>
              </w:rPr>
            </w:rPrChange>
          </w:rPr>
          <w:t>008</w:t>
        </w:r>
      </w:ins>
    </w:p>
    <w:p w:rsidR="003B1B10" w:rsidRDefault="003B1B10" w:rsidP="004C56FE">
      <w:pPr>
        <w:rPr>
          <w:ins w:id="10" w:author="Mr. Ryan Lavine" w:date="2008-10-29T11:14:00Z"/>
          <w:sz w:val="24"/>
          <w:szCs w:val="24"/>
        </w:rPr>
      </w:pPr>
    </w:p>
    <w:p w:rsidR="003B1B10" w:rsidRPr="0043654B" w:rsidRDefault="003B1B10" w:rsidP="0043654B">
      <w:pPr>
        <w:jc w:val="center"/>
        <w:rPr>
          <w:ins w:id="11" w:author="Mr. Ryan Lavine" w:date="2008-10-29T11:13:00Z"/>
          <w:rFonts w:ascii="Marcelle Script" w:hAnsi="Marcelle Script"/>
          <w:b/>
          <w:sz w:val="40"/>
          <w:szCs w:val="40"/>
          <w:rPrChange w:id="12" w:author="Mr. Ryan Lavine" w:date="2008-10-29T11:16:00Z">
            <w:rPr>
              <w:ins w:id="13" w:author="Mr. Ryan Lavine" w:date="2008-10-29T11:13:00Z"/>
              <w:sz w:val="24"/>
              <w:szCs w:val="24"/>
            </w:rPr>
          </w:rPrChange>
        </w:rPr>
        <w:pPrChange w:id="14" w:author="Mr. Ryan Lavine" w:date="2008-10-29T11:16:00Z">
          <w:pPr/>
        </w:pPrChange>
      </w:pPr>
      <w:ins w:id="15" w:author="Mr. Ryan Lavine" w:date="2008-10-29T11:14:00Z">
        <w:r w:rsidRPr="0043654B">
          <w:rPr>
            <w:rFonts w:ascii="Marcelle Script" w:hAnsi="Marcelle Script"/>
            <w:b/>
            <w:sz w:val="40"/>
            <w:szCs w:val="40"/>
            <w:rPrChange w:id="16" w:author="Mr. Ryan Lavine" w:date="2008-10-29T11:16:00Z">
              <w:rPr>
                <w:sz w:val="24"/>
                <w:szCs w:val="24"/>
              </w:rPr>
            </w:rPrChange>
          </w:rPr>
          <w:t>Poetry Workshop and Conferences</w:t>
        </w:r>
      </w:ins>
    </w:p>
    <w:p w:rsidR="00177797" w:rsidRDefault="00177797" w:rsidP="004C56FE">
      <w:pPr>
        <w:rPr>
          <w:ins w:id="17" w:author="Mr. Ryan Lavine" w:date="2008-10-29T11:15:00Z"/>
          <w:sz w:val="24"/>
          <w:szCs w:val="24"/>
        </w:rPr>
      </w:pPr>
    </w:p>
    <w:p w:rsidR="0043654B" w:rsidRDefault="0043654B" w:rsidP="004C56FE">
      <w:pPr>
        <w:rPr>
          <w:ins w:id="18" w:author="Mr. Ryan Lavine" w:date="2008-10-29T11:15:00Z"/>
          <w:sz w:val="24"/>
          <w:szCs w:val="24"/>
        </w:rPr>
      </w:pPr>
      <w:ins w:id="19" w:author="Mr. Ryan Lavine" w:date="2008-10-29T11:15:00Z">
        <w:r>
          <w:rPr>
            <w:sz w:val="24"/>
            <w:szCs w:val="24"/>
          </w:rPr>
          <w:t>Poem: Red Wheelbarrow</w:t>
        </w:r>
      </w:ins>
    </w:p>
    <w:p w:rsidR="0043654B" w:rsidRDefault="0043654B" w:rsidP="004C56FE">
      <w:pPr>
        <w:rPr>
          <w:ins w:id="20" w:author="Mr. Ryan Lavine" w:date="2008-10-29T11:13:00Z"/>
          <w:sz w:val="24"/>
          <w:szCs w:val="24"/>
        </w:rPr>
      </w:pPr>
    </w:p>
    <w:p w:rsidR="000C72BC" w:rsidRPr="00177797" w:rsidRDefault="00815CE0" w:rsidP="004C56FE">
      <w:pPr>
        <w:rPr>
          <w:ins w:id="21" w:author="Mr. Ryan Lavine" w:date="2008-10-29T11:13:00Z"/>
          <w:sz w:val="24"/>
          <w:szCs w:val="24"/>
        </w:rPr>
      </w:pPr>
      <w:ins w:id="22" w:author="Mr. Ryan Lavine" w:date="2008-10-29T11:12:00Z">
        <w:r w:rsidRPr="00177797">
          <w:rPr>
            <w:sz w:val="24"/>
            <w:szCs w:val="24"/>
          </w:rPr>
          <w:t>Questions</w:t>
        </w:r>
      </w:ins>
      <w:ins w:id="23" w:author="Mr. Ryan Lavine" w:date="2008-10-29T11:13:00Z">
        <w:r w:rsidRPr="00177797">
          <w:rPr>
            <w:sz w:val="24"/>
            <w:szCs w:val="24"/>
          </w:rPr>
          <w:t>:</w:t>
        </w:r>
      </w:ins>
    </w:p>
    <w:p w:rsidR="00815CE0" w:rsidRPr="00177797" w:rsidRDefault="00815CE0" w:rsidP="004C56FE">
      <w:pPr>
        <w:rPr>
          <w:ins w:id="24" w:author="Mr. Ryan Lavine" w:date="2008-10-29T11:13:00Z"/>
          <w:sz w:val="24"/>
          <w:szCs w:val="24"/>
        </w:rPr>
      </w:pPr>
    </w:p>
    <w:p w:rsidR="00815CE0" w:rsidRPr="00177797" w:rsidRDefault="00815CE0" w:rsidP="004C56FE">
      <w:pPr>
        <w:rPr>
          <w:ins w:id="25" w:author="Mr. Ryan Lavine" w:date="2008-10-29T11:13:00Z"/>
          <w:sz w:val="24"/>
          <w:szCs w:val="24"/>
        </w:rPr>
      </w:pPr>
      <w:ins w:id="26" w:author="Mr. Ryan Lavine" w:date="2008-10-29T11:13:00Z">
        <w:r w:rsidRPr="00177797">
          <w:rPr>
            <w:sz w:val="24"/>
            <w:szCs w:val="24"/>
          </w:rPr>
          <w:t xml:space="preserve">1. </w:t>
        </w:r>
        <w:r w:rsidR="00177797" w:rsidRPr="00177797">
          <w:rPr>
            <w:sz w:val="24"/>
            <w:szCs w:val="24"/>
          </w:rPr>
          <w:t>is that all there is?</w:t>
        </w:r>
      </w:ins>
    </w:p>
    <w:p w:rsidR="00177797" w:rsidRPr="00177797" w:rsidRDefault="00177797" w:rsidP="004C56FE">
      <w:pPr>
        <w:rPr>
          <w:ins w:id="27" w:author="Mr. Ryan Lavine" w:date="2008-10-29T11:13:00Z"/>
          <w:sz w:val="24"/>
          <w:szCs w:val="24"/>
          <w:rPrChange w:id="28" w:author="Mr. Ryan Lavine" w:date="2008-10-29T11:13:00Z">
            <w:rPr>
              <w:ins w:id="29" w:author="Mr. Ryan Lavine" w:date="2008-10-29T11:13:00Z"/>
              <w:sz w:val="24"/>
              <w:szCs w:val="24"/>
            </w:rPr>
          </w:rPrChange>
        </w:rPr>
      </w:pPr>
    </w:p>
    <w:p w:rsidR="00177797" w:rsidRPr="00177797" w:rsidRDefault="00177797" w:rsidP="004C56FE">
      <w:pPr>
        <w:rPr>
          <w:ins w:id="30" w:author="Mr. Ryan Lavine" w:date="2008-10-29T11:12:00Z"/>
          <w:sz w:val="24"/>
          <w:szCs w:val="24"/>
          <w:rPrChange w:id="31" w:author="Mr. Ryan Lavine" w:date="2008-10-29T11:13:00Z">
            <w:rPr>
              <w:ins w:id="32" w:author="Mr. Ryan Lavine" w:date="2008-10-29T11:12:00Z"/>
              <w:sz w:val="24"/>
              <w:szCs w:val="24"/>
            </w:rPr>
          </w:rPrChange>
        </w:rPr>
      </w:pPr>
      <w:ins w:id="33" w:author="Mr. Ryan Lavine" w:date="2008-10-29T11:13:00Z">
        <w:r w:rsidRPr="00177797">
          <w:rPr>
            <w:sz w:val="24"/>
            <w:szCs w:val="24"/>
            <w:rPrChange w:id="34" w:author="Mr. Ryan Lavine" w:date="2008-10-29T11:13:00Z">
              <w:rPr>
                <w:sz w:val="24"/>
                <w:szCs w:val="24"/>
              </w:rPr>
            </w:rPrChange>
          </w:rPr>
          <w:t>2. W</w:t>
        </w:r>
        <w:r w:rsidRPr="00177797">
          <w:rPr>
            <w:sz w:val="24"/>
            <w:szCs w:val="24"/>
            <w:rPrChange w:id="35" w:author="Mr. Ryan Lavine" w:date="2008-10-29T11:13:00Z">
              <w:rPr>
                <w:sz w:val="24"/>
                <w:szCs w:val="24"/>
              </w:rPr>
            </w:rPrChange>
          </w:rPr>
          <w:t>hat</w:t>
        </w:r>
        <w:r w:rsidRPr="00177797">
          <w:rPr>
            <w:sz w:val="24"/>
            <w:szCs w:val="24"/>
            <w:rPrChange w:id="36" w:author="Mr. Ryan Lavine" w:date="2008-10-29T11:13:00Z">
              <w:rPr>
                <w:sz w:val="24"/>
                <w:szCs w:val="24"/>
              </w:rPr>
            </w:rPrChange>
          </w:rPr>
          <w:t xml:space="preserve"> is the point?</w:t>
        </w:r>
      </w:ins>
    </w:p>
    <w:p w:rsidR="00815CE0" w:rsidRDefault="00815CE0" w:rsidP="004C56FE">
      <w:pPr>
        <w:rPr>
          <w:ins w:id="37" w:author="Mr. Ryan Lavine" w:date="2008-10-29T11:17:00Z"/>
          <w:sz w:val="24"/>
          <w:szCs w:val="24"/>
        </w:rPr>
      </w:pPr>
    </w:p>
    <w:p w:rsidR="000D111F" w:rsidRPr="00177797" w:rsidRDefault="000D111F" w:rsidP="004C56FE">
      <w:pPr>
        <w:rPr>
          <w:ins w:id="38" w:author="Mr. Ryan Lavine" w:date="2008-10-29T11:12:00Z"/>
          <w:sz w:val="24"/>
          <w:szCs w:val="24"/>
        </w:rPr>
      </w:pPr>
      <w:ins w:id="39" w:author="Mr. Ryan Lavine" w:date="2008-10-29T11:17:00Z">
        <w:r>
          <w:rPr>
            <w:sz w:val="24"/>
            <w:szCs w:val="24"/>
          </w:rPr>
          <w:t xml:space="preserve">3. Was the guy hungry? Answer: </w:t>
        </w:r>
        <w:r w:rsidR="000E2D78">
          <w:rPr>
            <w:sz w:val="24"/>
            <w:szCs w:val="24"/>
          </w:rPr>
          <w:t>no. but then he saw the chicken and wanted to eat chicken and then he went to get the knife. Soups on!!</w:t>
        </w:r>
      </w:ins>
    </w:p>
    <w:p w:rsidR="00815CE0" w:rsidRPr="00177797" w:rsidRDefault="00F84E78" w:rsidP="004C56FE">
      <w:pPr>
        <w:rPr>
          <w:sz w:val="24"/>
          <w:szCs w:val="24"/>
        </w:rPr>
      </w:pPr>
      <w:r>
        <w:rPr>
          <w:sz w:val="24"/>
          <w:szCs w:val="24"/>
        </w:rPr>
        <w:t xml:space="preserve"> Then I HAD CHICKEN FOR LUNCH. </w:t>
      </w:r>
    </w:p>
    <w:sectPr w:rsidR="00815CE0" w:rsidRPr="00177797" w:rsidSect="005500B5">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06AF" w:rsidRDefault="000906AF" w:rsidP="00920399">
      <w:r>
        <w:separator/>
      </w:r>
    </w:p>
  </w:endnote>
  <w:endnote w:type="continuationSeparator" w:id="1">
    <w:p w:rsidR="000906AF" w:rsidRDefault="000906AF" w:rsidP="0092039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Varsity Regular">
    <w:panose1 w:val="00000400000000000000"/>
    <w:charset w:val="00"/>
    <w:family w:val="auto"/>
    <w:pitch w:val="variable"/>
    <w:sig w:usb0="00000083" w:usb1="00000000" w:usb2="00000000" w:usb3="00000000" w:csb0="00000009" w:csb1="00000000"/>
  </w:font>
  <w:font w:name="Marcelle Script">
    <w:panose1 w:val="030406020406070809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06AF" w:rsidRDefault="000906AF" w:rsidP="00920399">
      <w:r>
        <w:separator/>
      </w:r>
    </w:p>
  </w:footnote>
  <w:footnote w:type="continuationSeparator" w:id="1">
    <w:p w:rsidR="000906AF" w:rsidRDefault="000906AF" w:rsidP="009203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pacing w:val="60"/>
      </w:rPr>
      <w:id w:val="970375"/>
      <w:docPartObj>
        <w:docPartGallery w:val="Page Numbers (Top of Page)"/>
        <w:docPartUnique/>
      </w:docPartObj>
    </w:sdtPr>
    <w:sdtEndPr>
      <w:rPr>
        <w:spacing w:val="0"/>
      </w:rPr>
    </w:sdtEndPr>
    <w:sdtContent>
      <w:p w:rsidR="00C45B78" w:rsidRDefault="00C45B78">
        <w:pPr>
          <w:pStyle w:val="Header"/>
          <w:pBdr>
            <w:bottom w:val="single" w:sz="4" w:space="1" w:color="D9D9D9" w:themeColor="background1" w:themeShade="D9"/>
          </w:pBdr>
          <w:jc w:val="right"/>
          <w:rPr>
            <w:b/>
          </w:rPr>
        </w:pPr>
        <w:r w:rsidRPr="00D03A47">
          <w:t>EWU EDUC 401 – Writer’s Notebook</w:t>
        </w:r>
        <w:r>
          <w:rPr>
            <w:color w:val="7F7F7F" w:themeColor="background1" w:themeShade="7F"/>
            <w:spacing w:val="60"/>
          </w:rPr>
          <w:t xml:space="preserve"> - Page</w:t>
        </w:r>
        <w:r>
          <w:t xml:space="preserve"> | </w:t>
        </w:r>
        <w:fldSimple w:instr=" PAGE   \* MERGEFORMAT ">
          <w:r w:rsidR="00F84E78" w:rsidRPr="00F84E78">
            <w:rPr>
              <w:b/>
              <w:noProof/>
            </w:rPr>
            <w:t>3</w:t>
          </w:r>
        </w:fldSimple>
      </w:p>
    </w:sdtContent>
  </w:sdt>
  <w:p w:rsidR="00C45B78" w:rsidRDefault="00C45B7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C344F3"/>
    <w:multiLevelType w:val="hybridMultilevel"/>
    <w:tmpl w:val="9FD64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9DF0E2C"/>
    <w:multiLevelType w:val="hybridMultilevel"/>
    <w:tmpl w:val="E4286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BED5F47"/>
    <w:multiLevelType w:val="hybridMultilevel"/>
    <w:tmpl w:val="C86C6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DE67E2"/>
    <w:rsid w:val="00021B30"/>
    <w:rsid w:val="00041AC5"/>
    <w:rsid w:val="000906AF"/>
    <w:rsid w:val="000C3E3E"/>
    <w:rsid w:val="000C408C"/>
    <w:rsid w:val="000C72BC"/>
    <w:rsid w:val="000D111F"/>
    <w:rsid w:val="000D399E"/>
    <w:rsid w:val="000E2D78"/>
    <w:rsid w:val="00133B5B"/>
    <w:rsid w:val="00177797"/>
    <w:rsid w:val="001A2230"/>
    <w:rsid w:val="001D10C8"/>
    <w:rsid w:val="001E167D"/>
    <w:rsid w:val="00203FC1"/>
    <w:rsid w:val="00245962"/>
    <w:rsid w:val="002C7B3D"/>
    <w:rsid w:val="003B1B10"/>
    <w:rsid w:val="0043654B"/>
    <w:rsid w:val="00456572"/>
    <w:rsid w:val="0046027D"/>
    <w:rsid w:val="004C56FE"/>
    <w:rsid w:val="004C5F45"/>
    <w:rsid w:val="00531741"/>
    <w:rsid w:val="0054019B"/>
    <w:rsid w:val="00543C4C"/>
    <w:rsid w:val="005500B5"/>
    <w:rsid w:val="00592399"/>
    <w:rsid w:val="005C0A70"/>
    <w:rsid w:val="005F67A2"/>
    <w:rsid w:val="006530C2"/>
    <w:rsid w:val="006863ED"/>
    <w:rsid w:val="006E6AA1"/>
    <w:rsid w:val="0071730A"/>
    <w:rsid w:val="00794007"/>
    <w:rsid w:val="00815CE0"/>
    <w:rsid w:val="00874C6F"/>
    <w:rsid w:val="0087501D"/>
    <w:rsid w:val="008C2E7D"/>
    <w:rsid w:val="008C7968"/>
    <w:rsid w:val="008C7B55"/>
    <w:rsid w:val="00920399"/>
    <w:rsid w:val="00954E84"/>
    <w:rsid w:val="00A546EF"/>
    <w:rsid w:val="00AD3667"/>
    <w:rsid w:val="00AF6F85"/>
    <w:rsid w:val="00B009A7"/>
    <w:rsid w:val="00B63BA5"/>
    <w:rsid w:val="00B96FC0"/>
    <w:rsid w:val="00C45B78"/>
    <w:rsid w:val="00CB1768"/>
    <w:rsid w:val="00D03A47"/>
    <w:rsid w:val="00DE67E2"/>
    <w:rsid w:val="00E0680A"/>
    <w:rsid w:val="00EA15FE"/>
    <w:rsid w:val="00EB7051"/>
    <w:rsid w:val="00F66900"/>
    <w:rsid w:val="00F84E78"/>
    <w:rsid w:val="00FC28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00B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0399"/>
    <w:pPr>
      <w:tabs>
        <w:tab w:val="center" w:pos="4680"/>
        <w:tab w:val="right" w:pos="9360"/>
      </w:tabs>
    </w:pPr>
  </w:style>
  <w:style w:type="character" w:customStyle="1" w:styleId="HeaderChar">
    <w:name w:val="Header Char"/>
    <w:basedOn w:val="DefaultParagraphFont"/>
    <w:link w:val="Header"/>
    <w:uiPriority w:val="99"/>
    <w:rsid w:val="00920399"/>
  </w:style>
  <w:style w:type="paragraph" w:styleId="Footer">
    <w:name w:val="footer"/>
    <w:basedOn w:val="Normal"/>
    <w:link w:val="FooterChar"/>
    <w:uiPriority w:val="99"/>
    <w:semiHidden/>
    <w:unhideWhenUsed/>
    <w:rsid w:val="00920399"/>
    <w:pPr>
      <w:tabs>
        <w:tab w:val="center" w:pos="4680"/>
        <w:tab w:val="right" w:pos="9360"/>
      </w:tabs>
    </w:pPr>
  </w:style>
  <w:style w:type="character" w:customStyle="1" w:styleId="FooterChar">
    <w:name w:val="Footer Char"/>
    <w:basedOn w:val="DefaultParagraphFont"/>
    <w:link w:val="Footer"/>
    <w:uiPriority w:val="99"/>
    <w:semiHidden/>
    <w:rsid w:val="00920399"/>
  </w:style>
  <w:style w:type="paragraph" w:styleId="ListParagraph">
    <w:name w:val="List Paragraph"/>
    <w:basedOn w:val="Normal"/>
    <w:uiPriority w:val="34"/>
    <w:qFormat/>
    <w:rsid w:val="00AF6F85"/>
    <w:pPr>
      <w:ind w:left="720"/>
      <w:contextualSpacing/>
    </w:pPr>
  </w:style>
  <w:style w:type="paragraph" w:styleId="BalloonText">
    <w:name w:val="Balloon Text"/>
    <w:basedOn w:val="Normal"/>
    <w:link w:val="BalloonTextChar"/>
    <w:uiPriority w:val="99"/>
    <w:semiHidden/>
    <w:unhideWhenUsed/>
    <w:rsid w:val="00815CE0"/>
    <w:rPr>
      <w:rFonts w:ascii="Tahoma" w:hAnsi="Tahoma" w:cs="Tahoma"/>
      <w:sz w:val="16"/>
      <w:szCs w:val="16"/>
    </w:rPr>
  </w:style>
  <w:style w:type="character" w:customStyle="1" w:styleId="BalloonTextChar">
    <w:name w:val="Balloon Text Char"/>
    <w:basedOn w:val="DefaultParagraphFont"/>
    <w:link w:val="BalloonText"/>
    <w:uiPriority w:val="99"/>
    <w:semiHidden/>
    <w:rsid w:val="00815CE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AE3FD6-534F-4498-8D13-1E25469A7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3</Pages>
  <Words>290</Words>
  <Characters>1655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 Ryan Lavine</dc:creator>
  <cp:lastModifiedBy>Mr. Ryan Lavine</cp:lastModifiedBy>
  <cp:revision>8</cp:revision>
  <dcterms:created xsi:type="dcterms:W3CDTF">2008-09-29T18:08:00Z</dcterms:created>
  <dcterms:modified xsi:type="dcterms:W3CDTF">2008-10-29T20:36:00Z</dcterms:modified>
</cp:coreProperties>
</file>